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65885BDA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2EBEB73D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3B3898FB" w14:textId="77777777" w:rsidR="008972C3" w:rsidRPr="00405755" w:rsidRDefault="008972C3" w:rsidP="003274DB"/>
    <w:p w14:paraId="0551A669" w14:textId="77777777" w:rsidR="00D74AE1" w:rsidRPr="00405755" w:rsidRDefault="00D74AE1" w:rsidP="003274DB"/>
    <w:p w14:paraId="2869B9BA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7B06D528" w14:textId="77777777" w:rsidR="00111E0A" w:rsidRPr="00405755" w:rsidRDefault="00111E0A" w:rsidP="003274DB"/>
    <w:p w14:paraId="502C4F66" w14:textId="77777777"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14:paraId="4EEEDD3C" w14:textId="77777777" w:rsidR="00D74AE1" w:rsidRPr="00405755" w:rsidRDefault="00D74AE1" w:rsidP="00D74AE1"/>
    <w:p w14:paraId="3CAA3731" w14:textId="77777777" w:rsidR="006A48A6" w:rsidRPr="00405755" w:rsidRDefault="006A48A6" w:rsidP="00D74AE1"/>
    <w:p w14:paraId="691417F5" w14:textId="77777777" w:rsidR="005378B8" w:rsidRPr="00405755" w:rsidRDefault="005378B8" w:rsidP="00D74AE1"/>
    <w:p w14:paraId="42E804F2" w14:textId="77777777" w:rsidR="005378B8" w:rsidRPr="00405755" w:rsidRDefault="005378B8" w:rsidP="00D74AE1"/>
    <w:p w14:paraId="5A1283D1" w14:textId="77777777" w:rsidR="005378B8" w:rsidRPr="00405755" w:rsidRDefault="005378B8" w:rsidP="00D74AE1"/>
    <w:p w14:paraId="1357C2D8" w14:textId="77777777" w:rsidR="005378B8" w:rsidRPr="00405755" w:rsidRDefault="005378B8" w:rsidP="00D74AE1"/>
    <w:p w14:paraId="28DA8ABF" w14:textId="77777777" w:rsidR="005378B8" w:rsidRPr="00405755" w:rsidRDefault="005378B8" w:rsidP="00D74AE1"/>
    <w:p w14:paraId="630996A7" w14:textId="77777777" w:rsidR="005378B8" w:rsidRPr="00405755" w:rsidRDefault="005378B8" w:rsidP="00D74AE1"/>
    <w:p w14:paraId="01E579A3" w14:textId="77777777" w:rsidR="005378B8" w:rsidRPr="00405755" w:rsidRDefault="005378B8" w:rsidP="00D74AE1"/>
    <w:p w14:paraId="5B780415" w14:textId="77777777" w:rsidR="005378B8" w:rsidRPr="00405755" w:rsidRDefault="005378B8" w:rsidP="00D74AE1"/>
    <w:p w14:paraId="2641775E" w14:textId="77777777" w:rsidR="005378B8" w:rsidRPr="00405755" w:rsidRDefault="005378B8" w:rsidP="00D74AE1"/>
    <w:p w14:paraId="388D248B" w14:textId="77777777" w:rsidR="005378B8" w:rsidRPr="00405755" w:rsidRDefault="005378B8" w:rsidP="00D74AE1"/>
    <w:p w14:paraId="19BFC8B5" w14:textId="77777777" w:rsidR="005378B8" w:rsidRPr="00405755" w:rsidRDefault="005378B8" w:rsidP="00D74AE1"/>
    <w:p w14:paraId="6D8383EB" w14:textId="77777777" w:rsidR="005378B8" w:rsidRPr="00405755" w:rsidRDefault="005378B8" w:rsidP="00D74AE1"/>
    <w:p w14:paraId="6968C91A" w14:textId="77777777" w:rsidR="005378B8" w:rsidRPr="00405755" w:rsidRDefault="005378B8" w:rsidP="00D74AE1"/>
    <w:p w14:paraId="73F7D8A9" w14:textId="77777777" w:rsidR="005378B8" w:rsidRPr="00405755" w:rsidRDefault="005378B8" w:rsidP="00D74AE1"/>
    <w:p w14:paraId="063FD305" w14:textId="77777777" w:rsidR="005378B8" w:rsidRPr="00405755" w:rsidRDefault="005378B8" w:rsidP="00D74AE1"/>
    <w:p w14:paraId="598F1199" w14:textId="77777777" w:rsidR="005378B8" w:rsidRPr="00405755" w:rsidRDefault="005378B8" w:rsidP="00D74AE1"/>
    <w:p w14:paraId="60A30FEB" w14:textId="77777777" w:rsidR="005378B8" w:rsidRPr="00405755" w:rsidRDefault="005378B8" w:rsidP="00D74AE1"/>
    <w:p w14:paraId="6AA69571" w14:textId="77777777" w:rsidR="005378B8" w:rsidRPr="00405755" w:rsidRDefault="005378B8" w:rsidP="00D74AE1"/>
    <w:p w14:paraId="13BFFF8C" w14:textId="77777777" w:rsidR="005378B8" w:rsidRPr="00405755" w:rsidRDefault="005378B8" w:rsidP="00D74AE1"/>
    <w:p w14:paraId="47BB5C20" w14:textId="77777777" w:rsidR="005378B8" w:rsidRPr="00405755" w:rsidRDefault="005378B8" w:rsidP="00D74AE1"/>
    <w:p w14:paraId="79CA0F4A" w14:textId="77777777" w:rsidR="005378B8" w:rsidRPr="00405755" w:rsidRDefault="005378B8" w:rsidP="00D74AE1"/>
    <w:p w14:paraId="57B977A7" w14:textId="77777777" w:rsidR="005378B8" w:rsidRPr="00405755" w:rsidRDefault="005378B8" w:rsidP="00D74AE1"/>
    <w:p w14:paraId="01301F8F" w14:textId="77777777" w:rsidR="005378B8" w:rsidRPr="00405755" w:rsidRDefault="005378B8" w:rsidP="00D74AE1"/>
    <w:p w14:paraId="2E3754EB" w14:textId="77777777" w:rsidR="005378B8" w:rsidRPr="00405755" w:rsidRDefault="005378B8" w:rsidP="00D74AE1"/>
    <w:p w14:paraId="1BC1760B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67DA4B97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14:paraId="3C92BBE8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43F7F8E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5A5B837" w14:textId="77777777" w:rsidTr="005E4659">
        <w:tc>
          <w:tcPr>
            <w:tcW w:w="1908" w:type="dxa"/>
          </w:tcPr>
          <w:p w14:paraId="730D6757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4425F0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143808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E767D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19910A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820246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420EED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8CA870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B0CCD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3AFD30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B3EF1A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F8EB92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AA600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F32892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C4F8E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4A8C9A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161B5D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C8A5E3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34E0F2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816A11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A4BD34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F4D73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0F1D21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296B3E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72EC12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7B5C2A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2FA2CD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C4FD5E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A7FAA0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EAAF94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02AFD9B" w14:textId="77777777" w:rsidR="00914E26" w:rsidRPr="00405755" w:rsidRDefault="00914E26" w:rsidP="00914E26">
            <w:pPr>
              <w:pStyle w:val="Tabletext"/>
            </w:pPr>
          </w:p>
        </w:tc>
      </w:tr>
    </w:tbl>
    <w:p w14:paraId="6DCD303E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3C0AD60" w14:textId="77777777"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14:paraId="41C83E53" w14:textId="77777777" w:rsidR="00A8126D" w:rsidRDefault="00A8126D" w:rsidP="001B7940">
      <w:pPr>
        <w:pStyle w:val="Noting"/>
        <w:rPr>
          <w:b/>
        </w:rPr>
      </w:pPr>
    </w:p>
    <w:p w14:paraId="3A0BD922" w14:textId="77777777" w:rsidR="00A8126D" w:rsidRDefault="00A8126D" w:rsidP="001B7940">
      <w:pPr>
        <w:pStyle w:val="Noting"/>
        <w:rPr>
          <w:b/>
        </w:rPr>
      </w:pPr>
      <w:r w:rsidRPr="004A484C">
        <w:rPr>
          <w:b/>
        </w:rPr>
        <w:t>RECALLING</w:t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14:paraId="7395C52A" w14:textId="77777777" w:rsidR="00DE1647" w:rsidRDefault="00166C2E" w:rsidP="001B7940">
      <w:pPr>
        <w:pStyle w:val="Noting"/>
        <w:rPr>
          <w:lang w:eastAsia="de-DE"/>
        </w:rPr>
      </w:pPr>
      <w:r w:rsidRPr="004A484C">
        <w:rPr>
          <w:b/>
        </w:rPr>
        <w:t>RECALLING</w:t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14:paraId="53B9D7F7" w14:textId="77777777"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</w:t>
      </w:r>
      <w:proofErr w:type="spellStart"/>
      <w:r w:rsidR="003279C2">
        <w:rPr>
          <w:lang w:eastAsia="de-DE"/>
        </w:rPr>
        <w:t>AtoN</w:t>
      </w:r>
      <w:proofErr w:type="spellEnd"/>
      <w:r w:rsidR="003279C2">
        <w:rPr>
          <w:lang w:eastAsia="de-DE"/>
        </w:rPr>
        <w:t xml:space="preserve">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14:paraId="1B9EF460" w14:textId="77777777"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14:paraId="3C11D1F4" w14:textId="77777777"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4" w:name="_Ref361228803"/>
      <w:bookmarkStart w:id="5" w:name="_Toc359496675"/>
      <w:bookmarkEnd w:id="4"/>
      <w:bookmarkEnd w:id="5"/>
      <w:r>
        <w:rPr>
          <w:lang w:eastAsia="de-DE"/>
        </w:rPr>
        <w:t>definition:</w:t>
      </w:r>
    </w:p>
    <w:p w14:paraId="12B057A2" w14:textId="77777777"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proofErr w:type="spell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14:paraId="121E9B1A" w14:textId="77777777"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14:paraId="3B30DF3B" w14:textId="77777777" w:rsidR="003E0D0E" w:rsidRPr="003E0D0E" w:rsidRDefault="003E0D0E" w:rsidP="003E0D0E">
      <w:pPr>
        <w:pStyle w:val="Heading1separatationline"/>
      </w:pPr>
    </w:p>
    <w:p w14:paraId="5CF0A968" w14:textId="77777777"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1"/>
      <w:r>
        <w:t xml:space="preserve">Typical </w:t>
      </w:r>
      <w:r w:rsidR="00996A75">
        <w:t>Uses of mobile aton’s</w:t>
      </w:r>
      <w:bookmarkEnd w:id="6"/>
      <w:r w:rsidR="00996A75">
        <w:rPr>
          <w:rFonts w:eastAsiaTheme="minorEastAsia" w:hint="eastAsia"/>
          <w:lang w:eastAsia="ko-KR"/>
        </w:rPr>
        <w:t xml:space="preserve"> may include:</w:t>
      </w:r>
    </w:p>
    <w:p w14:paraId="179FE5DB" w14:textId="6F5D3FDD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currents, weather</w:t>
      </w:r>
      <w:del w:id="7" w:author="jorge arroyo" w:date="2017-03-15T15:01:00Z">
        <w:r w:rsidDel="00680B8F">
          <w:rPr>
            <w:lang w:eastAsia="de-DE"/>
          </w:rPr>
          <w:delText xml:space="preserve"> etc</w:delText>
        </w:r>
      </w:del>
      <w:r>
        <w:rPr>
          <w:lang w:eastAsia="de-DE"/>
        </w:rPr>
        <w:t>);</w:t>
      </w:r>
    </w:p>
    <w:p w14:paraId="6C41CBB0" w14:textId="73AA7DAD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containers, debris</w:t>
      </w:r>
      <w:del w:id="8" w:author="jorge arroyo" w:date="2017-03-15T15:01:00Z">
        <w:r w:rsidDel="00206DB8">
          <w:rPr>
            <w:lang w:eastAsia="de-DE"/>
          </w:rPr>
          <w:delText>, etc</w:delText>
        </w:r>
      </w:del>
      <w:r>
        <w:rPr>
          <w:lang w:eastAsia="de-DE"/>
        </w:rPr>
        <w:t>);</w:t>
      </w:r>
    </w:p>
    <w:p w14:paraId="33300391" w14:textId="77777777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14:paraId="5405A96A" w14:textId="77777777"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14:paraId="31C5B742" w14:textId="2977B42F" w:rsidR="00550732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ins w:id="9" w:author="jorge arroyo" w:date="2017-03-15T14:52:00Z"/>
          <w:lang w:eastAsia="de-DE"/>
        </w:rPr>
      </w:pPr>
      <w:r>
        <w:rPr>
          <w:lang w:eastAsia="de-DE"/>
        </w:rPr>
        <w:t>D</w:t>
      </w:r>
      <w:r w:rsidR="00996A75">
        <w:rPr>
          <w:lang w:eastAsia="de-DE"/>
        </w:rPr>
        <w:t xml:space="preserve">iving </w:t>
      </w:r>
      <w:ins w:id="10" w:author="jorge arroyo" w:date="2017-03-15T14:54:00Z">
        <w:r w:rsidR="00550732">
          <w:rPr>
            <w:lang w:eastAsia="de-DE"/>
          </w:rPr>
          <w:t xml:space="preserve">or underwater </w:t>
        </w:r>
      </w:ins>
      <w:r w:rsidR="00996A75">
        <w:rPr>
          <w:lang w:eastAsia="de-DE"/>
        </w:rPr>
        <w:t>operations</w:t>
      </w:r>
      <w:del w:id="11" w:author="jorge arroyo" w:date="2017-03-15T14:54:00Z">
        <w:r w:rsidR="00996A75" w:rsidDel="00550732">
          <w:rPr>
            <w:lang w:eastAsia="de-DE"/>
          </w:rPr>
          <w:delText xml:space="preserve"> in open wat</w:delText>
        </w:r>
        <w:r w:rsidDel="00550732">
          <w:rPr>
            <w:lang w:eastAsia="de-DE"/>
          </w:rPr>
          <w:delText>er</w:delText>
        </w:r>
      </w:del>
    </w:p>
    <w:p w14:paraId="78413C3E" w14:textId="3A1B517E" w:rsidR="00996A75" w:rsidRDefault="00550732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ins w:id="12" w:author="jorge arroyo" w:date="2017-03-15T14:52:00Z">
        <w:r>
          <w:rPr>
            <w:lang w:eastAsia="de-DE"/>
          </w:rPr>
          <w:t>Military operations (e.g. minesweeping, target exercises)</w:t>
        </w:r>
      </w:ins>
      <w:del w:id="13" w:author="jorge arroyo" w:date="2017-03-15T14:53:00Z">
        <w:r w:rsidR="003E0D0E" w:rsidDel="00550732">
          <w:rPr>
            <w:lang w:eastAsia="de-DE"/>
          </w:rPr>
          <w:delText>&amp; specific military exercises</w:delText>
        </w:r>
      </w:del>
      <w:r w:rsidR="003E0D0E">
        <w:rPr>
          <w:lang w:eastAsia="de-DE"/>
        </w:rPr>
        <w:t>;</w:t>
      </w:r>
    </w:p>
    <w:p w14:paraId="79B11693" w14:textId="77777777"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14:paraId="19BBEF94" w14:textId="6A6C315B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r w:rsidR="003E0D0E">
        <w:rPr>
          <w:rFonts w:eastAsiaTheme="minorEastAsia"/>
          <w:lang w:eastAsia="ko-KR"/>
        </w:rPr>
        <w:t>e</w:t>
      </w:r>
      <w:ins w:id="14" w:author="jorge arroyo" w:date="2017-03-15T14:55:00Z">
        <w:r w:rsidR="00550732">
          <w:rPr>
            <w:rFonts w:eastAsiaTheme="minorEastAsia"/>
            <w:lang w:eastAsia="ko-KR"/>
          </w:rPr>
          <w:t>.</w:t>
        </w:r>
      </w:ins>
      <w:r w:rsidR="003E0D0E">
        <w:rPr>
          <w:rFonts w:eastAsiaTheme="minorEastAsia"/>
          <w:lang w:eastAsia="ko-KR"/>
        </w:rPr>
        <w:t>g. c</w:t>
      </w:r>
      <w:r>
        <w:rPr>
          <w:rFonts w:eastAsiaTheme="minorEastAsia" w:hint="eastAsia"/>
          <w:lang w:eastAsia="ko-KR"/>
        </w:rPr>
        <w:t>able laying</w:t>
      </w:r>
      <w:ins w:id="15" w:author="jorge arroyo" w:date="2017-03-15T14:50:00Z">
        <w:r w:rsidR="00550732">
          <w:rPr>
            <w:rFonts w:eastAsiaTheme="minorEastAsia"/>
            <w:lang w:eastAsia="ko-KR"/>
          </w:rPr>
          <w:t>, pollution recovery</w:t>
        </w:r>
      </w:ins>
      <w:r w:rsidR="003E0D0E">
        <w:rPr>
          <w:rFonts w:eastAsiaTheme="minorEastAsia"/>
          <w:lang w:eastAsia="ko-KR"/>
        </w:rPr>
        <w:t>);</w:t>
      </w:r>
    </w:p>
    <w:p w14:paraId="59E2C313" w14:textId="77777777"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14:paraId="6B62A696" w14:textId="77777777"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</w:p>
    <w:p w14:paraId="429DBDE8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388B3909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5017DA3F" w14:textId="77777777"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3E1C83C5" w14:textId="77777777"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6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16"/>
    </w:p>
    <w:p w14:paraId="66F7F115" w14:textId="77777777"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can be used</w:t>
      </w:r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14:paraId="50E8AEA2" w14:textId="77777777"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14:paraId="09806E4C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14:paraId="1F140D3D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14:paraId="5F4C9667" w14:textId="77777777"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7" w:name="_Toc216489709"/>
      <w:bookmarkStart w:id="18" w:name="_Toc449013361"/>
      <w:r w:rsidRPr="00993B7D">
        <w:t>Monitoring and reporting</w:t>
      </w:r>
      <w:bookmarkEnd w:id="17"/>
      <w:bookmarkEnd w:id="18"/>
    </w:p>
    <w:p w14:paraId="1832E4EE" w14:textId="0D436F23" w:rsidR="009D2CEA" w:rsidRDefault="009D2CEA" w:rsidP="009D2CEA">
      <w:pPr>
        <w:pStyle w:val="BodyText"/>
      </w:pPr>
      <w:del w:id="19" w:author="Plenary Room" w:date="2017-03-17T12:00:00Z">
        <w:r w:rsidDel="004C5E29">
          <w:rPr>
            <w:lang w:eastAsia="de-DE"/>
          </w:rPr>
          <w:delText>Coastal state</w:delText>
        </w:r>
      </w:del>
      <w:ins w:id="20" w:author="Plenary Room" w:date="2017-03-17T12:00:00Z">
        <w:r w:rsidR="004C5E29">
          <w:rPr>
            <w:lang w:eastAsia="de-DE"/>
          </w:rPr>
          <w:t>Authorities</w:t>
        </w:r>
      </w:ins>
      <w:r>
        <w:rPr>
          <w:lang w:eastAsia="de-DE"/>
        </w:rPr>
        <w:t xml:space="preserve"> </w:t>
      </w:r>
      <w:proofErr w:type="spellStart"/>
      <w:r>
        <w:rPr>
          <w:lang w:eastAsia="de-DE"/>
        </w:rPr>
        <w:t>authorities</w:t>
      </w:r>
      <w:proofErr w:type="spellEnd"/>
      <w:r>
        <w:rPr>
          <w:lang w:eastAsia="de-DE"/>
        </w:rPr>
        <w:t xml:space="preserve"> </w:t>
      </w:r>
      <w:r>
        <w:t>need to take special care with position monitoring and position integrity, as it pertains to dri</w:t>
      </w:r>
      <w:r w:rsidR="00BC67AB">
        <w:t>fting hazards and obstructions.</w:t>
      </w:r>
    </w:p>
    <w:p w14:paraId="73854D6F" w14:textId="77777777"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14:paraId="5BF88665" w14:textId="214FD91C" w:rsidR="00204D1C" w:rsidRDefault="00204D1C" w:rsidP="00204D1C">
      <w:pPr>
        <w:pStyle w:val="BodyText"/>
      </w:pPr>
      <w:r w:rsidRPr="00204D1C">
        <w:t xml:space="preserve">A </w:t>
      </w:r>
      <w:del w:id="21" w:author="Plenary Room" w:date="2017-03-17T12:00:00Z">
        <w:r w:rsidRPr="00204D1C" w:rsidDel="004C5E29">
          <w:delText>Coastal State</w:delText>
        </w:r>
      </w:del>
      <w:ins w:id="22" w:author="Plenary Room" w:date="2017-03-17T12:00:00Z">
        <w:r w:rsidR="004C5E29">
          <w:t>Authorities</w:t>
        </w:r>
      </w:ins>
      <w:r w:rsidRPr="00204D1C">
        <w:t xml:space="preserve">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</w:t>
      </w:r>
      <w:del w:id="23" w:author="Plenary Room" w:date="2017-03-17T12:00:00Z">
        <w:r w:rsidRPr="00204D1C" w:rsidDel="004C5E29">
          <w:delText>Coastal State</w:delText>
        </w:r>
      </w:del>
      <w:ins w:id="24" w:author="Plenary Room" w:date="2017-03-17T12:00:00Z">
        <w:r w:rsidR="004C5E29">
          <w:t>Authorities</w:t>
        </w:r>
      </w:ins>
      <w:r w:rsidRPr="00204D1C">
        <w:t>.</w:t>
      </w:r>
    </w:p>
    <w:sectPr w:rsidR="00204D1C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02-07T14:36:00Z" w:initials="MH">
    <w:p w14:paraId="4575BD54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14:paraId="50ED29D7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75BD54" w15:done="0"/>
  <w15:commentEx w15:paraId="50ED2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4E12F" w14:textId="77777777" w:rsidR="00440FD3" w:rsidRDefault="00440FD3" w:rsidP="003274DB">
      <w:r>
        <w:separator/>
      </w:r>
    </w:p>
    <w:p w14:paraId="76AF9B04" w14:textId="77777777" w:rsidR="00440FD3" w:rsidRDefault="00440FD3"/>
  </w:endnote>
  <w:endnote w:type="continuationSeparator" w:id="0">
    <w:p w14:paraId="6E8C61CF" w14:textId="77777777" w:rsidR="00440FD3" w:rsidRDefault="00440FD3" w:rsidP="003274DB">
      <w:r>
        <w:continuationSeparator/>
      </w:r>
    </w:p>
    <w:p w14:paraId="1A912243" w14:textId="77777777" w:rsidR="00440FD3" w:rsidRDefault="00440F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5C7A" w14:textId="77777777" w:rsidR="00626283" w:rsidRDefault="006262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E140A" w14:textId="101B99AA" w:rsidR="002E4993" w:rsidRDefault="00550732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54695518" wp14:editId="510035C5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15875" b="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65C1B25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0B536FD8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7F267DC" wp14:editId="59876393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F66B65" w14:textId="77777777" w:rsidR="002E4993" w:rsidRPr="00ED2A8D" w:rsidRDefault="002E4993" w:rsidP="008747E0">
    <w:pPr>
      <w:pStyle w:val="Footer"/>
    </w:pPr>
  </w:p>
  <w:p w14:paraId="7A82B574" w14:textId="77777777" w:rsidR="002E4993" w:rsidRPr="00ED2A8D" w:rsidRDefault="002E4993" w:rsidP="008747E0">
    <w:pPr>
      <w:pStyle w:val="Footer"/>
    </w:pPr>
  </w:p>
  <w:p w14:paraId="037827CE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DC9AA" w14:textId="77777777" w:rsidR="00626283" w:rsidRDefault="0062628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43D51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0DB10A65" w14:textId="77777777" w:rsidR="007A72CF" w:rsidRDefault="007A72CF" w:rsidP="007A72CF">
    <w:pPr>
      <w:pStyle w:val="Footerportrait"/>
    </w:pPr>
  </w:p>
  <w:p w14:paraId="5BE8807C" w14:textId="1479EADA" w:rsidR="007A72CF" w:rsidRPr="007A72CF" w:rsidRDefault="00440FD3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063FC4">
      <w:t>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063FC4">
      <w:t>Document reference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063FC4">
      <w:t>MOBILE AIDS TO NAVIGATION (MATON)</w:t>
    </w:r>
    <w:r>
      <w:fldChar w:fldCharType="end"/>
    </w:r>
    <w:r w:rsidR="007A72CF">
      <w:tab/>
    </w:r>
  </w:p>
  <w:p w14:paraId="0195ECF1" w14:textId="6F9646F8" w:rsidR="008608A4" w:rsidRDefault="00440FD3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063FC4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063FC4">
      <w:t>Document October 2016</w:t>
    </w:r>
    <w:r>
      <w:fldChar w:fldCharType="end"/>
    </w:r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 w:rsidR="00063FC4"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55EB0" w14:textId="77777777" w:rsidR="00440FD3" w:rsidRDefault="00440FD3" w:rsidP="003274DB">
      <w:r>
        <w:separator/>
      </w:r>
    </w:p>
    <w:p w14:paraId="21EE63D3" w14:textId="77777777" w:rsidR="00440FD3" w:rsidRDefault="00440FD3"/>
  </w:footnote>
  <w:footnote w:type="continuationSeparator" w:id="0">
    <w:p w14:paraId="12070138" w14:textId="77777777" w:rsidR="00440FD3" w:rsidRDefault="00440FD3" w:rsidP="003274DB">
      <w:r>
        <w:continuationSeparator/>
      </w:r>
    </w:p>
    <w:p w14:paraId="31C67D70" w14:textId="77777777" w:rsidR="00440FD3" w:rsidRDefault="00440F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7267A" w14:textId="77777777" w:rsidR="00626283" w:rsidRDefault="006262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4008E" w14:textId="5D441EEC" w:rsidR="00A31050" w:rsidRDefault="00063FC4" w:rsidP="000F4129">
    <w:pPr>
      <w:pStyle w:val="Header"/>
      <w:jc w:val="right"/>
    </w:pPr>
    <w:r>
      <w:t xml:space="preserve">ARM6-8.5.4 </w:t>
    </w:r>
    <w:r>
      <w:t>(</w:t>
    </w:r>
    <w:r w:rsidR="00A31050">
      <w:t>ENAV20-14.1.30</w:t>
    </w:r>
    <w:r>
      <w:t>)</w:t>
    </w:r>
    <w:bookmarkStart w:id="2" w:name="_GoBack"/>
    <w:bookmarkEnd w:id="2"/>
  </w:p>
  <w:p w14:paraId="06B53E3B" w14:textId="05D63DC8" w:rsidR="002E4993" w:rsidRPr="00ED2A8D" w:rsidRDefault="002E4993" w:rsidP="00626283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72576" behindDoc="1" locked="0" layoutInCell="1" allowOverlap="1" wp14:anchorId="5C2222A4" wp14:editId="2497D7D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1050">
      <w:t xml:space="preserve">Formerly </w:t>
    </w:r>
    <w:r w:rsidR="000F4129">
      <w:t>ENAV20-11.2.1</w:t>
    </w:r>
  </w:p>
  <w:p w14:paraId="722123B7" w14:textId="77777777" w:rsidR="002E4993" w:rsidRDefault="002E4993" w:rsidP="008747E0">
    <w:pPr>
      <w:pStyle w:val="Header"/>
    </w:pPr>
  </w:p>
  <w:p w14:paraId="7C640BDA" w14:textId="77777777" w:rsidR="002E4993" w:rsidRDefault="002E4993" w:rsidP="008747E0">
    <w:pPr>
      <w:pStyle w:val="Header"/>
    </w:pPr>
  </w:p>
  <w:p w14:paraId="2527AB73" w14:textId="77777777" w:rsidR="002E4993" w:rsidRDefault="002E4993" w:rsidP="008747E0">
    <w:pPr>
      <w:pStyle w:val="Header"/>
    </w:pPr>
  </w:p>
  <w:p w14:paraId="7DE91AFD" w14:textId="77777777" w:rsidR="002E4993" w:rsidRDefault="002E4993" w:rsidP="008747E0">
    <w:pPr>
      <w:pStyle w:val="Header"/>
    </w:pPr>
  </w:p>
  <w:p w14:paraId="72BD4F4C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703FA938" wp14:editId="554BB4F1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980C52" w14:textId="77777777" w:rsidR="002E4993" w:rsidRPr="00ED2A8D" w:rsidRDefault="002E4993" w:rsidP="008747E0">
    <w:pPr>
      <w:pStyle w:val="Header"/>
    </w:pPr>
  </w:p>
  <w:p w14:paraId="5B1D8D6A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46438" w14:textId="77777777" w:rsidR="00626283" w:rsidRDefault="0062628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0736F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3A03D386" wp14:editId="3FD67C5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C91CB9" w14:textId="77777777" w:rsidR="002E4993" w:rsidRPr="00ED2A8D" w:rsidRDefault="002E4993" w:rsidP="008747E0">
    <w:pPr>
      <w:pStyle w:val="Header"/>
    </w:pPr>
  </w:p>
  <w:p w14:paraId="295FD647" w14:textId="77777777" w:rsidR="002E4993" w:rsidRDefault="002E4993" w:rsidP="008747E0">
    <w:pPr>
      <w:pStyle w:val="Header"/>
    </w:pPr>
  </w:p>
  <w:p w14:paraId="5CAC18F0" w14:textId="77777777" w:rsidR="002E4993" w:rsidRDefault="002E4993" w:rsidP="008747E0">
    <w:pPr>
      <w:pStyle w:val="Header"/>
    </w:pPr>
  </w:p>
  <w:p w14:paraId="5145A367" w14:textId="77777777" w:rsidR="002E4993" w:rsidRDefault="002E4993" w:rsidP="008747E0">
    <w:pPr>
      <w:pStyle w:val="Header"/>
    </w:pPr>
  </w:p>
  <w:p w14:paraId="779A75B0" w14:textId="77777777" w:rsidR="002E4993" w:rsidRPr="00441393" w:rsidRDefault="002E4993" w:rsidP="00441393">
    <w:pPr>
      <w:pStyle w:val="Contents"/>
    </w:pPr>
    <w:r>
      <w:t>DOCUMENT REVISION</w:t>
    </w:r>
  </w:p>
  <w:p w14:paraId="7BA1E7E1" w14:textId="77777777" w:rsidR="002E4993" w:rsidRPr="00ED2A8D" w:rsidRDefault="002E4993" w:rsidP="008747E0">
    <w:pPr>
      <w:pStyle w:val="Header"/>
    </w:pPr>
  </w:p>
  <w:p w14:paraId="0D49A830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0F2F3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26D0C72" wp14:editId="4C832809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jorge arroyo">
    <w15:presenceInfo w15:providerId="Windows Live" w15:userId="a69e86a7c4fba31d"/>
  </w15:person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A1"/>
    <w:rsid w:val="00012582"/>
    <w:rsid w:val="000172F0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63FC4"/>
    <w:rsid w:val="00084FE9"/>
    <w:rsid w:val="000859C4"/>
    <w:rsid w:val="000904ED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0F4129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06DB8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0FD3"/>
    <w:rsid w:val="00441393"/>
    <w:rsid w:val="00447CF0"/>
    <w:rsid w:val="00456EE9"/>
    <w:rsid w:val="00456F10"/>
    <w:rsid w:val="00492A8D"/>
    <w:rsid w:val="004A586C"/>
    <w:rsid w:val="004B518C"/>
    <w:rsid w:val="004C5E29"/>
    <w:rsid w:val="004D24EC"/>
    <w:rsid w:val="004E1D57"/>
    <w:rsid w:val="004E2F16"/>
    <w:rsid w:val="004E709D"/>
    <w:rsid w:val="00503044"/>
    <w:rsid w:val="00526234"/>
    <w:rsid w:val="005330BB"/>
    <w:rsid w:val="005378B8"/>
    <w:rsid w:val="00550732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26283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0B8F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2AFD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0F1F"/>
    <w:rsid w:val="008A2A8D"/>
    <w:rsid w:val="008B237E"/>
    <w:rsid w:val="008C33B5"/>
    <w:rsid w:val="008D017F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4838"/>
    <w:rsid w:val="00A31050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AF7CE1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FDD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2573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23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C9C10-1323-4D2F-A2F0-D11C4D6C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3</TotalTime>
  <Pages>4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2569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5</cp:revision>
  <dcterms:created xsi:type="dcterms:W3CDTF">2017-03-17T10:59:00Z</dcterms:created>
  <dcterms:modified xsi:type="dcterms:W3CDTF">2017-03-22T09:38:00Z</dcterms:modified>
</cp:coreProperties>
</file>